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64DCBD4"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4375AB">
        <w:rPr>
          <w:rStyle w:val="Strong"/>
          <w:b/>
          <w:bCs w:val="0"/>
          <w:sz w:val="24"/>
          <w:szCs w:val="24"/>
        </w:rPr>
        <w:t>46-G00</w:t>
      </w:r>
      <w:r w:rsidR="006B5702">
        <w:rPr>
          <w:rStyle w:val="Strong"/>
          <w:b/>
          <w:bCs w:val="0"/>
          <w:sz w:val="24"/>
          <w:szCs w:val="24"/>
        </w:rPr>
        <w:t>2</w:t>
      </w:r>
      <w:r w:rsidR="004375AB">
        <w:rPr>
          <w:rStyle w:val="Strong"/>
          <w:b/>
          <w:bCs w:val="0"/>
          <w:sz w:val="24"/>
          <w:szCs w:val="24"/>
        </w:rPr>
        <w:t>-23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shd w:val="clear" w:color="auto" w:fill="auto"/>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shd w:val="clear" w:color="auto" w:fill="auto"/>
          </w:tcPr>
          <w:p w14:paraId="6B7C983D" w14:textId="77777777"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Experience in ordering the same product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shd w:val="clear" w:color="auto" w:fill="auto"/>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shd w:val="clear" w:color="auto" w:fill="auto"/>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shd w:val="clear" w:color="auto" w:fill="auto"/>
          </w:tcPr>
          <w:p w14:paraId="697AF6BC" w14:textId="77777777" w:rsidR="006E17EC"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44 days after 1</w:t>
            </w:r>
            <w:r w:rsidRPr="00C66DC8">
              <w:rPr>
                <w:rFonts w:asciiTheme="minorHAnsi" w:hAnsiTheme="minorHAnsi"/>
                <w:sz w:val="22"/>
                <w:szCs w:val="22"/>
                <w:vertAlign w:val="superscript"/>
              </w:rPr>
              <w:t>st</w:t>
            </w:r>
            <w:r w:rsidRPr="00C66DC8">
              <w:rPr>
                <w:rFonts w:asciiTheme="minorHAnsi" w:hAnsiTheme="minorHAnsi"/>
                <w:sz w:val="22"/>
                <w:szCs w:val="22"/>
              </w:rPr>
              <w:t xml:space="preserve"> payment </w:t>
            </w:r>
          </w:p>
          <w:p w14:paraId="4BA71FA2" w14:textId="35CF4451" w:rsidR="00C66DC8" w:rsidRPr="00C66DC8" w:rsidRDefault="00C66DC8" w:rsidP="00C66DC8">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shd w:val="clear" w:color="auto" w:fill="auto"/>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shd w:val="clear" w:color="auto" w:fill="auto"/>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shd w:val="clear" w:color="auto" w:fill="auto"/>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shd w:val="clear" w:color="auto" w:fill="auto"/>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59453870" w14:textId="77777777" w:rsidTr="00C66DC8">
        <w:trPr>
          <w:cantSplit/>
          <w:tblHeader/>
        </w:trPr>
        <w:tc>
          <w:tcPr>
            <w:tcW w:w="2695" w:type="dxa"/>
            <w:shd w:val="clear" w:color="auto" w:fill="auto"/>
            <w:vAlign w:val="center"/>
          </w:tcPr>
          <w:p w14:paraId="57F1472D" w14:textId="5C2D7C76" w:rsidR="006E17EC" w:rsidRPr="00C66DC8" w:rsidRDefault="00C66DC8" w:rsidP="006E17EC">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shd w:val="clear" w:color="auto" w:fill="auto"/>
          </w:tcPr>
          <w:p w14:paraId="6038AB6A" w14:textId="77777777" w:rsidR="006E17EC"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sidRPr="00C66DC8">
              <w:rPr>
                <w:rFonts w:asciiTheme="minorHAnsi" w:eastAsiaTheme="minorEastAsia" w:hAnsiTheme="minorHAnsi"/>
                <w:color w:val="000000"/>
                <w:sz w:val="22"/>
                <w:lang w:val="en-GB"/>
              </w:rPr>
              <w:t>Maintenance Service to be clearly stated</w:t>
            </w:r>
          </w:p>
          <w:p w14:paraId="580C9F7F" w14:textId="360A8E79" w:rsidR="00C66DC8" w:rsidRPr="00C66DC8"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Training manual </w:t>
            </w:r>
          </w:p>
          <w:p w14:paraId="375ED5B7" w14:textId="7F4048E0" w:rsidR="00C66DC8" w:rsidRPr="00C66DC8" w:rsidRDefault="00C66DC8" w:rsidP="00C66DC8">
            <w:p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13095820" w:rsidR="006E17EC" w:rsidRPr="00C66DC8" w:rsidRDefault="00BD5F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BD5F93" w:rsidRPr="00DF2302" w14:paraId="7542C7EE" w14:textId="77777777" w:rsidTr="00C66DC8">
        <w:trPr>
          <w:cantSplit/>
          <w:tblHeader/>
        </w:trPr>
        <w:tc>
          <w:tcPr>
            <w:tcW w:w="2695" w:type="dxa"/>
            <w:shd w:val="clear" w:color="auto" w:fill="auto"/>
            <w:vAlign w:val="center"/>
          </w:tcPr>
          <w:p w14:paraId="28B41CAD" w14:textId="1DFCDD77" w:rsidR="00BD5F93" w:rsidRPr="00C66DC8" w:rsidRDefault="00BD5F93"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Provision of Spare parts</w:t>
            </w:r>
          </w:p>
        </w:tc>
        <w:tc>
          <w:tcPr>
            <w:tcW w:w="5102" w:type="dxa"/>
            <w:shd w:val="clear" w:color="auto" w:fill="auto"/>
          </w:tcPr>
          <w:p w14:paraId="20BCE880" w14:textId="08C8D635" w:rsidR="00BD5F93" w:rsidRPr="00C66DC8" w:rsidRDefault="00BD5F93"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Provision of spare parts to be clearly stated in the Tender</w:t>
            </w:r>
          </w:p>
        </w:tc>
        <w:tc>
          <w:tcPr>
            <w:tcW w:w="1360" w:type="dxa"/>
            <w:shd w:val="clear" w:color="auto" w:fill="auto"/>
            <w:vAlign w:val="center"/>
          </w:tcPr>
          <w:p w14:paraId="0A302D34" w14:textId="1BCE56AB" w:rsidR="00BD5F93" w:rsidRDefault="00BD5F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264EA" w14:textId="77777777" w:rsidR="00441E35" w:rsidRDefault="00441E35">
      <w:r>
        <w:separator/>
      </w:r>
    </w:p>
  </w:endnote>
  <w:endnote w:type="continuationSeparator" w:id="0">
    <w:p w14:paraId="48F76C99" w14:textId="77777777" w:rsidR="00441E35" w:rsidRDefault="0044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D5F93" w:rsidRPr="00BD5F93">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D5F93" w:rsidRPr="00BD5F93">
      <w:rPr>
        <w:noProof/>
        <w:color w:val="17365D" w:themeColor="text2" w:themeShade="BF"/>
        <w:lang w:val="sv-SE"/>
      </w:rPr>
      <w:t>4</w:t>
    </w:r>
    <w:r>
      <w:rPr>
        <w:color w:val="17365D" w:themeColor="text2" w:themeShade="BF"/>
      </w:rPr>
      <w:fldChar w:fldCharType="end"/>
    </w:r>
  </w:p>
  <w:p w14:paraId="213B5D63" w14:textId="3FE11BED" w:rsidR="00D15CF2" w:rsidRDefault="004878F3" w:rsidP="004878F3">
    <w:pPr>
      <w:pStyle w:val="Footer"/>
    </w:pPr>
    <w:r>
      <w:fldChar w:fldCharType="begin"/>
    </w:r>
    <w:r>
      <w:instrText xml:space="preserve"> DATE \@ "yyyy-MM-dd" </w:instrText>
    </w:r>
    <w:r>
      <w:fldChar w:fldCharType="separate"/>
    </w:r>
    <w:r w:rsidR="006B5702">
      <w:rPr>
        <w:noProof/>
      </w:rPr>
      <w:t>2023-02-09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AA65F" w14:textId="77777777" w:rsidR="00441E35" w:rsidRDefault="00441E35">
      <w:r>
        <w:separator/>
      </w:r>
    </w:p>
  </w:footnote>
  <w:footnote w:type="continuationSeparator" w:id="0">
    <w:p w14:paraId="4E83F31F" w14:textId="77777777" w:rsidR="00441E35" w:rsidRDefault="0044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278F266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734155550">
    <w:abstractNumId w:val="2"/>
  </w:num>
  <w:num w:numId="2" w16cid:durableId="1941571814">
    <w:abstractNumId w:val="9"/>
  </w:num>
  <w:num w:numId="3" w16cid:durableId="522326119">
    <w:abstractNumId w:val="8"/>
  </w:num>
  <w:num w:numId="4" w16cid:durableId="482308462">
    <w:abstractNumId w:val="7"/>
  </w:num>
  <w:num w:numId="5" w16cid:durableId="155536045">
    <w:abstractNumId w:val="0"/>
  </w:num>
  <w:num w:numId="6" w16cid:durableId="631374472">
    <w:abstractNumId w:val="5"/>
  </w:num>
  <w:num w:numId="7" w16cid:durableId="1716000767">
    <w:abstractNumId w:val="1"/>
  </w:num>
  <w:num w:numId="8" w16cid:durableId="184485535">
    <w:abstractNumId w:val="4"/>
  </w:num>
  <w:num w:numId="9" w16cid:durableId="1734086936">
    <w:abstractNumId w:val="3"/>
  </w:num>
  <w:num w:numId="10" w16cid:durableId="1835216658">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375AB"/>
    <w:rsid w:val="00440265"/>
    <w:rsid w:val="00441E3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5702"/>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87C5C"/>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298F"/>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5F93"/>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AC047F-C703-40EE-B361-812A853A6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705</Words>
  <Characters>4022</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4718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2016-10-18T02:57:00Z</cp:lastPrinted>
  <dcterms:created xsi:type="dcterms:W3CDTF">2023-01-23T19:13:00Z</dcterms:created>
  <dcterms:modified xsi:type="dcterms:W3CDTF">2023-02-09T04:10:00Z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